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14:paraId="746FCF46" w14:textId="77777777" w:rsidTr="003705F6">
        <w:trPr>
          <w:trHeight w:val="1550"/>
        </w:trPr>
        <w:tc>
          <w:tcPr>
            <w:tcW w:w="1135" w:type="dxa"/>
          </w:tcPr>
          <w:p w14:paraId="119793B1" w14:textId="32AAC24D" w:rsidR="00243691" w:rsidRDefault="00AD1893" w:rsidP="003705F6">
            <w:pPr>
              <w:pStyle w:val="En-tte"/>
            </w:pPr>
            <w:r>
              <w:rPr>
                <w:noProof/>
              </w:rPr>
              <w:drawing>
                <wp:anchor distT="0" distB="0" distL="114300" distR="114300" simplePos="0" relativeHeight="251659264" behindDoc="0" locked="0" layoutInCell="1" allowOverlap="1" wp14:anchorId="5BECD498" wp14:editId="27A4B625">
                  <wp:simplePos x="0" y="0"/>
                  <wp:positionH relativeFrom="page">
                    <wp:posOffset>43815</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7F09AFFC" w14:textId="77777777" w:rsidR="00243691" w:rsidRDefault="00243691" w:rsidP="003705F6">
            <w:pPr>
              <w:pStyle w:val="En-tte"/>
            </w:pPr>
          </w:p>
          <w:p w14:paraId="7965ABFF" w14:textId="77777777" w:rsidR="00243691" w:rsidRDefault="00243691" w:rsidP="003705F6">
            <w:pPr>
              <w:pStyle w:val="En-tte"/>
              <w:jc w:val="center"/>
              <w:rPr>
                <w:b/>
                <w:bCs/>
              </w:rPr>
            </w:pPr>
          </w:p>
          <w:p w14:paraId="4C845085" w14:textId="77777777" w:rsidR="00243691" w:rsidRPr="00590AAB" w:rsidRDefault="00243691" w:rsidP="003705F6">
            <w:pPr>
              <w:pStyle w:val="ZEmetteur"/>
              <w:rPr>
                <w:rFonts w:ascii="Arial" w:hAnsi="Arial"/>
              </w:rPr>
            </w:pPr>
            <w:r w:rsidRPr="00590AAB">
              <w:rPr>
                <w:rFonts w:ascii="Arial" w:hAnsi="Arial"/>
              </w:rPr>
              <w:t>Marine nationale</w:t>
            </w:r>
          </w:p>
          <w:p w14:paraId="0B11D3F7" w14:textId="77777777" w:rsidR="00243691" w:rsidRPr="00590AAB" w:rsidRDefault="00243691" w:rsidP="003705F6">
            <w:pPr>
              <w:pStyle w:val="ZEmetteur"/>
              <w:rPr>
                <w:rFonts w:ascii="Arial" w:hAnsi="Arial"/>
              </w:rPr>
            </w:pPr>
            <w:r w:rsidRPr="00590AAB">
              <w:rPr>
                <w:rFonts w:ascii="Arial" w:hAnsi="Arial"/>
              </w:rPr>
              <w:t>Service de soutien de la Flotte</w:t>
            </w:r>
          </w:p>
          <w:p w14:paraId="45FD4F72" w14:textId="77777777" w:rsidR="00243691" w:rsidRPr="00590AAB" w:rsidRDefault="00243691" w:rsidP="003705F6">
            <w:pPr>
              <w:pStyle w:val="ZEmetteur"/>
              <w:rPr>
                <w:rFonts w:ascii="Arial" w:hAnsi="Arial"/>
              </w:rPr>
            </w:pPr>
            <w:r w:rsidRPr="00590AAB">
              <w:rPr>
                <w:rFonts w:ascii="Arial" w:hAnsi="Arial"/>
              </w:rPr>
              <w:t>DSSF Brest</w:t>
            </w:r>
          </w:p>
          <w:p w14:paraId="21DDA268" w14:textId="77777777" w:rsidR="00243691" w:rsidRDefault="00243691" w:rsidP="003705F6"/>
          <w:p w14:paraId="4EAC2907" w14:textId="77777777" w:rsidR="00243691" w:rsidRDefault="00243691" w:rsidP="003705F6">
            <w:pPr>
              <w:pStyle w:val="En-tte"/>
              <w:jc w:val="center"/>
            </w:pPr>
          </w:p>
        </w:tc>
        <w:tc>
          <w:tcPr>
            <w:tcW w:w="851" w:type="dxa"/>
          </w:tcPr>
          <w:p w14:paraId="3DAEC2B1" w14:textId="77777777" w:rsidR="00243691" w:rsidRDefault="00243691" w:rsidP="003705F6">
            <w:pPr>
              <w:pStyle w:val="En-tte"/>
            </w:pPr>
          </w:p>
        </w:tc>
      </w:tr>
    </w:tbl>
    <w:p w14:paraId="1D20C9D9" w14:textId="77777777" w:rsidR="00443372" w:rsidRDefault="00443372">
      <w:pPr>
        <w:tabs>
          <w:tab w:val="left" w:pos="567"/>
        </w:tabs>
        <w:ind w:right="-426"/>
        <w:jc w:val="center"/>
      </w:pPr>
    </w:p>
    <w:p w14:paraId="0DEC59A2" w14:textId="5C58BE85"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4167B8">
        <w:rPr>
          <w:rFonts w:ascii="Arial" w:hAnsi="Arial" w:cs="Arial"/>
          <w:b/>
          <w:bCs/>
        </w:rPr>
        <w:t>N</w:t>
      </w:r>
      <w:r w:rsidR="00AE48A0">
        <w:rPr>
          <w:rFonts w:ascii="Arial" w:hAnsi="Arial" w:cs="Arial"/>
          <w:b/>
          <w:bCs/>
        </w:rPr>
        <w:t>°36919</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443CEFD4"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EC4DBD" w14:textId="5EF69520" w:rsidR="00797194" w:rsidRPr="00866D3F" w:rsidRDefault="00AE48A0"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matériels informatiques opérationnels au profit de la Marine nationale</w:t>
      </w:r>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18690A4A"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AE48A0">
        <w:rPr>
          <w:rFonts w:ascii="Arial" w:hAnsi="Arial" w:cs="Arial"/>
          <w:b/>
          <w:szCs w:val="22"/>
        </w:rPr>
        <w:t>19/09/2025</w:t>
      </w:r>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AE48A0">
        <w:rPr>
          <w:rFonts w:ascii="Arial" w:hAnsi="Arial" w:cs="Arial"/>
          <w:b/>
          <w:szCs w:val="22"/>
        </w:rPr>
        <w:t>5</w:t>
      </w:r>
      <w:r w:rsidR="00D85239">
        <w:rPr>
          <w:rFonts w:ascii="Arial" w:hAnsi="Arial" w:cs="Arial"/>
          <w:b/>
          <w:szCs w:val="22"/>
        </w:rPr>
        <w:t xml:space="preserve"> heures</w:t>
      </w:r>
      <w:r w:rsidRPr="00CA31DB">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S  O  M  M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977C15F" w14:textId="08230A04"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3</w:t>
        </w:r>
        <w:r w:rsidR="00CD6C9F" w:rsidRPr="00D62785">
          <w:rPr>
            <w:rFonts w:ascii="Arial" w:hAnsi="Arial" w:cs="Arial"/>
            <w:noProof/>
            <w:webHidden/>
            <w:szCs w:val="22"/>
          </w:rPr>
          <w:fldChar w:fldCharType="end"/>
        </w:r>
      </w:hyperlink>
    </w:p>
    <w:p w14:paraId="724219A6" w14:textId="054C5D12" w:rsidR="00CD6C9F" w:rsidRPr="00D62785" w:rsidRDefault="00053D6F">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3</w:t>
        </w:r>
        <w:r w:rsidR="00CD6C9F" w:rsidRPr="00D62785">
          <w:rPr>
            <w:rFonts w:ascii="Arial" w:hAnsi="Arial" w:cs="Arial"/>
            <w:noProof/>
            <w:webHidden/>
            <w:szCs w:val="22"/>
          </w:rPr>
          <w:fldChar w:fldCharType="end"/>
        </w:r>
      </w:hyperlink>
    </w:p>
    <w:p w14:paraId="6CDEE1B9" w14:textId="23483692" w:rsidR="00CD6C9F" w:rsidRPr="00D62785" w:rsidRDefault="00053D6F">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4</w:t>
        </w:r>
        <w:r w:rsidR="00CD6C9F" w:rsidRPr="00D62785">
          <w:rPr>
            <w:rFonts w:ascii="Arial" w:hAnsi="Arial" w:cs="Arial"/>
            <w:noProof/>
            <w:webHidden/>
            <w:szCs w:val="22"/>
          </w:rPr>
          <w:fldChar w:fldCharType="end"/>
        </w:r>
      </w:hyperlink>
    </w:p>
    <w:p w14:paraId="3D86701E" w14:textId="67E5105A" w:rsidR="00CD6C9F" w:rsidRPr="00D62785" w:rsidRDefault="00053D6F">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4</w:t>
        </w:r>
        <w:r w:rsidR="00CD6C9F" w:rsidRPr="00D62785">
          <w:rPr>
            <w:rFonts w:ascii="Arial" w:hAnsi="Arial" w:cs="Arial"/>
            <w:noProof/>
            <w:webHidden/>
            <w:szCs w:val="22"/>
          </w:rPr>
          <w:fldChar w:fldCharType="end"/>
        </w:r>
      </w:hyperlink>
    </w:p>
    <w:p w14:paraId="6987F6C1" w14:textId="01C60665" w:rsidR="00CD6C9F" w:rsidRPr="00D62785" w:rsidRDefault="00053D6F">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5</w:t>
        </w:r>
        <w:r w:rsidR="00CD6C9F" w:rsidRPr="00D62785">
          <w:rPr>
            <w:rFonts w:ascii="Arial" w:hAnsi="Arial" w:cs="Arial"/>
            <w:noProof/>
            <w:webHidden/>
            <w:szCs w:val="22"/>
          </w:rPr>
          <w:fldChar w:fldCharType="end"/>
        </w:r>
      </w:hyperlink>
    </w:p>
    <w:p w14:paraId="20122B5F" w14:textId="269A9A46" w:rsidR="00CD6C9F" w:rsidRPr="00D62785" w:rsidRDefault="00053D6F">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6</w:t>
        </w:r>
        <w:r w:rsidR="00CD6C9F" w:rsidRPr="00D62785">
          <w:rPr>
            <w:rFonts w:ascii="Arial" w:hAnsi="Arial" w:cs="Arial"/>
            <w:noProof/>
            <w:webHidden/>
            <w:szCs w:val="22"/>
          </w:rPr>
          <w:fldChar w:fldCharType="end"/>
        </w:r>
      </w:hyperlink>
    </w:p>
    <w:p w14:paraId="7416AC82" w14:textId="3D272C13" w:rsidR="00CD6C9F" w:rsidRPr="00D62785" w:rsidRDefault="00053D6F">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6</w:t>
        </w:r>
        <w:r w:rsidR="00CD6C9F" w:rsidRPr="00D62785">
          <w:rPr>
            <w:rFonts w:ascii="Arial" w:hAnsi="Arial" w:cs="Arial"/>
            <w:noProof/>
            <w:webHidden/>
            <w:szCs w:val="22"/>
          </w:rPr>
          <w:fldChar w:fldCharType="end"/>
        </w:r>
      </w:hyperlink>
    </w:p>
    <w:p w14:paraId="24E4DEA1" w14:textId="062D9038" w:rsidR="00CD6C9F" w:rsidRPr="00D62785" w:rsidRDefault="00053D6F">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6</w:t>
        </w:r>
        <w:r w:rsidR="00CD6C9F" w:rsidRPr="00D62785">
          <w:rPr>
            <w:rFonts w:ascii="Arial" w:hAnsi="Arial" w:cs="Arial"/>
            <w:noProof/>
            <w:webHidden/>
            <w:szCs w:val="22"/>
          </w:rPr>
          <w:fldChar w:fldCharType="end"/>
        </w:r>
      </w:hyperlink>
    </w:p>
    <w:p w14:paraId="7B3D9370" w14:textId="7FA37CFA" w:rsidR="00CD6C9F" w:rsidRPr="00D62785" w:rsidRDefault="00053D6F">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6</w:t>
        </w:r>
        <w:r w:rsidR="00CD6C9F" w:rsidRPr="00D62785">
          <w:rPr>
            <w:rFonts w:ascii="Arial" w:hAnsi="Arial" w:cs="Arial"/>
            <w:noProof/>
            <w:webHidden/>
            <w:szCs w:val="22"/>
          </w:rPr>
          <w:fldChar w:fldCharType="end"/>
        </w:r>
      </w:hyperlink>
    </w:p>
    <w:p w14:paraId="044E1E6F" w14:textId="65EFE634" w:rsidR="00CD6C9F" w:rsidRPr="00D62785" w:rsidRDefault="00053D6F">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0431E">
          <w:rPr>
            <w:rFonts w:ascii="Arial" w:hAnsi="Arial" w:cs="Arial"/>
            <w:noProof/>
            <w:webHidden/>
            <w:szCs w:val="22"/>
          </w:rPr>
          <w:t>9</w:t>
        </w:r>
        <w:r w:rsidR="00CD6C9F" w:rsidRPr="00D62785">
          <w:rPr>
            <w:rFonts w:ascii="Arial" w:hAnsi="Arial" w:cs="Arial"/>
            <w:noProof/>
            <w:webHidden/>
            <w:szCs w:val="22"/>
          </w:rPr>
          <w:fldChar w:fldCharType="end"/>
        </w:r>
      </w:hyperlink>
    </w:p>
    <w:p w14:paraId="43F24DC8" w14:textId="77777777"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1" w:name="_Toc36259021"/>
      <w:bookmarkStart w:id="2" w:name="_Toc42327867"/>
      <w:bookmarkStart w:id="3" w:name="_Toc254166739"/>
      <w:bookmarkStart w:id="4"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76028D89" w:rsidR="00EF5F20" w:rsidRPr="00AE326A" w:rsidRDefault="00A60A2A" w:rsidP="00EF5F20">
      <w:pPr>
        <w:rPr>
          <w:sz w:val="24"/>
          <w:szCs w:val="24"/>
          <w:lang w:val="x-none"/>
        </w:rPr>
      </w:pPr>
      <w:r w:rsidRPr="00D62785">
        <w:rPr>
          <w:rFonts w:ascii="Arial" w:hAnsi="Arial" w:cs="Arial"/>
          <w:b/>
          <w:szCs w:val="22"/>
        </w:rPr>
        <w:t>Elle a pour objet</w:t>
      </w:r>
      <w:r w:rsidRPr="00D62785">
        <w:rPr>
          <w:rFonts w:ascii="Arial" w:hAnsi="Arial" w:cs="Arial"/>
          <w:szCs w:val="22"/>
        </w:rPr>
        <w:t xml:space="preserve"> </w:t>
      </w:r>
      <w:r w:rsidR="00AE48A0">
        <w:rPr>
          <w:rFonts w:ascii="Arial" w:hAnsi="Arial" w:cs="Arial"/>
          <w:szCs w:val="22"/>
        </w:rPr>
        <w:t>l’approvisionnement de matériels informatiques opérationnels au profit de la Marine nationale</w:t>
      </w:r>
      <w:r w:rsidRPr="00D62785">
        <w:rPr>
          <w:rFonts w:ascii="Arial" w:hAnsi="Arial" w:cs="Arial"/>
          <w:szCs w:val="22"/>
        </w:rPr>
        <w:t xml:space="preserve"> selon les conditions définies dans </w:t>
      </w:r>
      <w:r w:rsidR="00EF5F20">
        <w:rPr>
          <w:rFonts w:ascii="Arial" w:hAnsi="Arial" w:cs="Arial"/>
          <w:szCs w:val="22"/>
        </w:rPr>
        <w:t>la Spécification Générale d’Approvisionnement (SGA</w:t>
      </w:r>
      <w:r w:rsidR="00AE48A0">
        <w:rPr>
          <w:rFonts w:ascii="Arial" w:hAnsi="Arial" w:cs="Arial"/>
          <w:szCs w:val="22"/>
        </w:rPr>
        <w:t xml:space="preserve"> SDLOG/260/O</w:t>
      </w:r>
      <w:r w:rsidR="00EF5F20">
        <w:rPr>
          <w:rFonts w:ascii="Arial" w:hAnsi="Arial" w:cs="Arial"/>
          <w:szCs w:val="22"/>
        </w:rPr>
        <w:t>) valant CCTP</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2F0C51BF" w14:textId="77777777" w:rsidR="00583223" w:rsidRPr="00866D3F" w:rsidRDefault="00583223" w:rsidP="00583223">
      <w:pPr>
        <w:rPr>
          <w:rFonts w:ascii="Arial" w:hAnsi="Arial" w:cs="Arial"/>
          <w:b/>
          <w:bCs/>
          <w:color w:val="00B0F0"/>
          <w:szCs w:val="22"/>
        </w:rPr>
      </w:pPr>
      <w:r w:rsidRPr="00866D3F">
        <w:rPr>
          <w:rFonts w:ascii="Arial" w:hAnsi="Arial" w:cs="Arial"/>
          <w:b/>
          <w:bCs/>
          <w:color w:val="00B0F0"/>
          <w:szCs w:val="22"/>
        </w:rPr>
        <w:t>Faire un choix</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13E9468B" w14:textId="77777777" w:rsidR="00583223" w:rsidRPr="00866D3F" w:rsidRDefault="00583223" w:rsidP="00D62785">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sont autorisées. Les exigences minimales sont définies ci-après :</w:t>
      </w:r>
      <w:r w:rsidR="0082472C" w:rsidRPr="00866D3F">
        <w:rPr>
          <w:rFonts w:ascii="Arial" w:hAnsi="Arial" w:cs="Arial"/>
          <w:szCs w:val="22"/>
        </w:rPr>
        <w:t xml:space="preserve"> </w:t>
      </w:r>
      <w:r w:rsidRPr="00866D3F">
        <w:rPr>
          <w:rFonts w:ascii="Arial" w:hAnsi="Arial" w:cs="Arial"/>
          <w:szCs w:val="22"/>
        </w:rPr>
        <w:fldChar w:fldCharType="begin">
          <w:ffData>
            <w:name w:val="Texte5"/>
            <w:enabled/>
            <w:calcOnExit w:val="0"/>
            <w:textInput/>
          </w:ffData>
        </w:fldChar>
      </w:r>
      <w:r w:rsidRPr="00866D3F">
        <w:rPr>
          <w:rFonts w:ascii="Arial" w:hAnsi="Arial" w:cs="Arial"/>
          <w:szCs w:val="22"/>
        </w:rPr>
        <w:instrText xml:space="preserve"> FORMTEXT </w:instrText>
      </w:r>
      <w:r w:rsidRPr="00866D3F">
        <w:rPr>
          <w:rFonts w:ascii="Arial" w:hAnsi="Arial" w:cs="Arial"/>
          <w:szCs w:val="22"/>
        </w:rPr>
      </w:r>
      <w:r w:rsidRPr="00866D3F">
        <w:rPr>
          <w:rFonts w:ascii="Arial" w:hAnsi="Arial" w:cs="Arial"/>
          <w:szCs w:val="22"/>
        </w:rPr>
        <w:fldChar w:fldCharType="separate"/>
      </w:r>
      <w:r w:rsidRPr="00866D3F">
        <w:rPr>
          <w:rFonts w:ascii="Arial" w:hAnsi="Arial" w:cs="Arial"/>
          <w:noProof/>
          <w:szCs w:val="22"/>
        </w:rPr>
        <w:t> </w:t>
      </w:r>
      <w:r w:rsidRPr="00866D3F">
        <w:rPr>
          <w:rFonts w:ascii="Arial" w:hAnsi="Arial" w:cs="Arial"/>
          <w:noProof/>
          <w:szCs w:val="22"/>
        </w:rPr>
        <w:t> </w:t>
      </w:r>
      <w:r w:rsidRPr="00866D3F">
        <w:rPr>
          <w:rFonts w:ascii="Arial" w:hAnsi="Arial" w:cs="Arial"/>
          <w:noProof/>
          <w:szCs w:val="22"/>
        </w:rPr>
        <w:t> </w:t>
      </w:r>
      <w:r w:rsidRPr="00866D3F">
        <w:rPr>
          <w:rFonts w:ascii="Arial" w:hAnsi="Arial" w:cs="Arial"/>
          <w:noProof/>
          <w:szCs w:val="22"/>
        </w:rPr>
        <w:t> </w:t>
      </w:r>
      <w:r w:rsidRPr="00866D3F">
        <w:rPr>
          <w:rFonts w:ascii="Arial" w:hAnsi="Arial" w:cs="Arial"/>
          <w:noProof/>
          <w:szCs w:val="22"/>
        </w:rPr>
        <w:t> </w:t>
      </w:r>
      <w:r w:rsidRPr="00866D3F">
        <w:rPr>
          <w:rFonts w:ascii="Arial" w:hAnsi="Arial" w:cs="Arial"/>
          <w:szCs w:val="22"/>
        </w:rPr>
        <w:fldChar w:fldCharType="end"/>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la Salle de réception du Service Logistique de la Marine (SLM) pour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7" w:name="_Toc36259022"/>
      <w:bookmarkStart w:id="8" w:name="_Toc42327874"/>
      <w:bookmarkStart w:id="9" w:name="_Toc254166740"/>
      <w:bookmarkStart w:id="10" w:name="_Toc451515620"/>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7"/>
      <w:bookmarkEnd w:id="8"/>
      <w:bookmarkEnd w:id="9"/>
      <w:bookmarkEnd w:id="10"/>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1"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2" w:name="_Toc36259025"/>
      <w:bookmarkStart w:id="13" w:name="_Toc42327876"/>
      <w:bookmarkEnd w:id="11"/>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2"/>
    <w:bookmarkEnd w:id="13"/>
    <w:p w14:paraId="6C1AE94C" w14:textId="77777777"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r w:rsidRPr="00D62785">
        <w:rPr>
          <w:rFonts w:ascii="Arial" w:hAnsi="Arial" w:cs="Arial"/>
          <w:szCs w:val="22"/>
        </w:rPr>
        <w:t>PLate-forme des AChats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4" w:name="_Toc254166741"/>
      <w:bookmarkStart w:id="15" w:name="_Toc451515621"/>
      <w:bookmarkStart w:id="16" w:name="_Toc36259027"/>
      <w:bookmarkStart w:id="17" w:name="_Toc42327878"/>
      <w:bookmarkEnd w:id="5"/>
      <w:bookmarkEnd w:id="6"/>
      <w:r w:rsidRPr="008F72CE">
        <w:rPr>
          <w:rFonts w:ascii="Arial" w:hAnsi="Arial" w:cs="Arial"/>
          <w:szCs w:val="22"/>
        </w:rPr>
        <w:t xml:space="preserve">presentation et envoi des </w:t>
      </w:r>
      <w:bookmarkEnd w:id="14"/>
      <w:r w:rsidR="00835F24" w:rsidRPr="008F72CE">
        <w:rPr>
          <w:rFonts w:ascii="Arial" w:hAnsi="Arial" w:cs="Arial"/>
          <w:szCs w:val="22"/>
        </w:rPr>
        <w:t>offres</w:t>
      </w:r>
      <w:bookmarkEnd w:id="15"/>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18" w:name="_Toc294098690"/>
      <w:bookmarkStart w:id="19" w:name="_Toc451515622"/>
      <w:r w:rsidRPr="008F72CE">
        <w:rPr>
          <w:rFonts w:ascii="Arial" w:hAnsi="Arial" w:cs="Arial"/>
          <w:szCs w:val="22"/>
        </w:rPr>
        <w:t>Pièces constitutives de la proposition</w:t>
      </w:r>
      <w:bookmarkEnd w:id="18"/>
      <w:bookmarkEnd w:id="19"/>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ins w:id="20" w:author="MAZEAS Maryvonne SA CL SUPERIE DEF" w:date="2020-08-19T14:20:00Z"/>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40659822" w:rsidR="00835F24" w:rsidRPr="00D62785" w:rsidRDefault="00AE48A0" w:rsidP="009D5042">
            <w:pPr>
              <w:pStyle w:val="Listepuces1"/>
              <w:tabs>
                <w:tab w:val="clear" w:pos="567"/>
              </w:tabs>
              <w:ind w:left="356" w:hanging="285"/>
              <w:rPr>
                <w:rFonts w:ascii="Arial" w:hAnsi="Arial" w:cs="Arial"/>
                <w:szCs w:val="22"/>
              </w:rPr>
            </w:pPr>
            <w:r>
              <w:rPr>
                <w:rFonts w:ascii="Arial" w:hAnsi="Arial" w:cs="Arial"/>
                <w:szCs w:val="22"/>
              </w:rPr>
              <w:t>La SGA SDLOG/260/O</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7777777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1" w:name="_Toc395189355"/>
      <w:bookmarkStart w:id="22" w:name="_Toc395190088"/>
      <w:bookmarkStart w:id="23" w:name="_Toc395190526"/>
      <w:bookmarkStart w:id="24" w:name="_Toc451515623"/>
      <w:bookmarkStart w:id="25" w:name="_Toc36259028"/>
      <w:bookmarkEnd w:id="16"/>
      <w:bookmarkEnd w:id="17"/>
      <w:r w:rsidRPr="00172BA2">
        <w:rPr>
          <w:rFonts w:ascii="Arial" w:hAnsi="Arial" w:cs="Arial"/>
          <w:szCs w:val="22"/>
        </w:rPr>
        <w:t>Condition d’envoi des plis</w:t>
      </w:r>
      <w:bookmarkEnd w:id="21"/>
      <w:bookmarkEnd w:id="22"/>
      <w:bookmarkEnd w:id="23"/>
      <w:bookmarkEnd w:id="24"/>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6" w:name="_Toc469464712"/>
      <w:bookmarkEnd w:id="26"/>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053D6F"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7" w:name="_Toc395190527"/>
      <w:bookmarkStart w:id="28" w:name="_Toc451515624"/>
      <w:r w:rsidRPr="00172BA2">
        <w:rPr>
          <w:rFonts w:ascii="Arial" w:hAnsi="Arial" w:cs="Arial"/>
          <w:szCs w:val="22"/>
        </w:rPr>
        <w:t>Date de remise des offres</w:t>
      </w:r>
      <w:bookmarkEnd w:id="27"/>
      <w:bookmarkEnd w:id="28"/>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29" w:name="_Toc234058939"/>
      <w:bookmarkStart w:id="30" w:name="_Toc451515625"/>
      <w:bookmarkStart w:id="31" w:name="_Toc234058940"/>
      <w:bookmarkEnd w:id="25"/>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9"/>
      <w:bookmarkEnd w:id="30"/>
    </w:p>
    <w:p w14:paraId="08A0A12E" w14:textId="77777777" w:rsidR="00443372" w:rsidRPr="00172BA2" w:rsidRDefault="00443372" w:rsidP="00924DF2">
      <w:pPr>
        <w:pStyle w:val="Titre3"/>
        <w:rPr>
          <w:rFonts w:ascii="Arial" w:hAnsi="Arial" w:cs="Arial"/>
          <w:szCs w:val="22"/>
        </w:rPr>
      </w:pPr>
      <w:bookmarkStart w:id="32" w:name="_Toc451515626"/>
      <w:r w:rsidRPr="00172BA2">
        <w:rPr>
          <w:rFonts w:ascii="Arial" w:hAnsi="Arial" w:cs="Arial"/>
          <w:szCs w:val="22"/>
        </w:rPr>
        <w:t>Jugement des candidatures</w:t>
      </w:r>
      <w:bookmarkEnd w:id="31"/>
      <w:bookmarkEnd w:id="32"/>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3" w:name="_Toc354649313"/>
      <w:bookmarkStart w:id="34" w:name="_Toc451515627"/>
      <w:bookmarkStart w:id="35" w:name="_Toc234058941"/>
      <w:r w:rsidRPr="00172BA2">
        <w:rPr>
          <w:rFonts w:ascii="Arial" w:hAnsi="Arial" w:cs="Arial"/>
          <w:szCs w:val="22"/>
        </w:rPr>
        <w:t>Critères de classement des offres et attribution du marché</w:t>
      </w:r>
      <w:bookmarkEnd w:id="33"/>
      <w:bookmarkEnd w:id="34"/>
    </w:p>
    <w:p w14:paraId="4A2AB761" w14:textId="77777777" w:rsidR="00462C15" w:rsidRPr="00866D3F" w:rsidRDefault="00462C15" w:rsidP="00462C15">
      <w:pPr>
        <w:ind w:left="-1276"/>
        <w:rPr>
          <w:rFonts w:ascii="Arial" w:hAnsi="Arial" w:cs="Arial"/>
          <w:b/>
          <w:bCs/>
          <w:color w:val="00B0F0"/>
          <w:szCs w:val="22"/>
        </w:rPr>
      </w:pPr>
      <w:r w:rsidRPr="00866D3F">
        <w:rPr>
          <w:rFonts w:ascii="Arial" w:hAnsi="Arial" w:cs="Arial"/>
          <w:b/>
          <w:bCs/>
          <w:color w:val="00B0F0"/>
          <w:szCs w:val="22"/>
        </w:rPr>
        <w:t>RECHANGES (MA</w:t>
      </w:r>
      <w:r w:rsidR="00174859" w:rsidRPr="00866D3F">
        <w:rPr>
          <w:rFonts w:ascii="Arial" w:hAnsi="Arial" w:cs="Arial"/>
          <w:b/>
          <w:bCs/>
          <w:color w:val="00B0F0"/>
          <w:szCs w:val="22"/>
        </w:rPr>
        <w:t>PA à Qtés FIXES</w:t>
      </w:r>
      <w:r w:rsidRPr="00866D3F">
        <w:rPr>
          <w:rFonts w:ascii="Arial" w:hAnsi="Arial" w:cs="Arial"/>
          <w:b/>
          <w:bCs/>
          <w:color w:val="00B0F0"/>
          <w:szCs w:val="22"/>
        </w:rPr>
        <w:t>) :</w:t>
      </w:r>
    </w:p>
    <w:p w14:paraId="63C9F35B" w14:textId="77777777" w:rsidR="00CD6C9F" w:rsidRPr="00172BA2" w:rsidRDefault="00CD6C9F" w:rsidP="008437D6">
      <w:pPr>
        <w:pStyle w:val="Paragraphe"/>
        <w:ind w:firstLine="0"/>
        <w:rPr>
          <w:rFonts w:ascii="Arial" w:hAnsi="Arial" w:cs="Arial"/>
          <w:szCs w:val="22"/>
        </w:rPr>
      </w:pPr>
      <w:bookmarkStart w:id="36" w:name="_Toc131825450"/>
      <w:bookmarkStart w:id="37" w:name="_Toc135126495"/>
      <w:bookmarkEnd w:id="35"/>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0D131ACA" w14:textId="77777777" w:rsidR="008B7748" w:rsidRPr="00172BA2" w:rsidRDefault="008B7748" w:rsidP="008437D6">
      <w:pPr>
        <w:pStyle w:val="western"/>
        <w:ind w:left="426"/>
        <w:rPr>
          <w:sz w:val="22"/>
          <w:szCs w:val="22"/>
        </w:rPr>
      </w:pPr>
    </w:p>
    <w:p w14:paraId="30F75E59" w14:textId="77777777" w:rsidR="008B7748" w:rsidRPr="00172BA2" w:rsidRDefault="008B7748" w:rsidP="008437D6">
      <w:pPr>
        <w:pStyle w:val="western"/>
        <w:ind w:left="426"/>
        <w:rPr>
          <w:sz w:val="22"/>
          <w:szCs w:val="22"/>
        </w:rPr>
      </w:pP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1377F7F0" w:rsidR="00797194" w:rsidRPr="00172BA2" w:rsidRDefault="00C0431E" w:rsidP="00797194">
      <w:pPr>
        <w:numPr>
          <w:ilvl w:val="0"/>
          <w:numId w:val="39"/>
        </w:numPr>
        <w:tabs>
          <w:tab w:val="left" w:pos="426"/>
        </w:tabs>
        <w:spacing w:before="0" w:after="0"/>
        <w:ind w:right="38"/>
        <w:rPr>
          <w:rFonts w:ascii="Arial" w:hAnsi="Arial" w:cs="Arial"/>
          <w:color w:val="000000"/>
          <w:szCs w:val="22"/>
        </w:rPr>
      </w:pPr>
      <w:r>
        <w:rPr>
          <w:rFonts w:ascii="Arial" w:hAnsi="Arial" w:cs="Arial"/>
          <w:color w:val="000000"/>
          <w:szCs w:val="22"/>
        </w:rPr>
        <w:t xml:space="preserve">à consulter </w:t>
      </w:r>
      <w:r w:rsidR="00463184">
        <w:rPr>
          <w:rFonts w:ascii="Arial" w:hAnsi="Arial" w:cs="Arial"/>
          <w:color w:val="000000"/>
          <w:szCs w:val="22"/>
        </w:rPr>
        <w:t>la SGA</w:t>
      </w:r>
      <w:r>
        <w:rPr>
          <w:rFonts w:ascii="Arial" w:hAnsi="Arial" w:cs="Arial"/>
          <w:color w:val="000000"/>
          <w:szCs w:val="22"/>
        </w:rPr>
        <w:t xml:space="preserve"> SDLOG/260/O</w:t>
      </w:r>
      <w:r w:rsidR="00797194" w:rsidRPr="00172BA2">
        <w:rPr>
          <w:rFonts w:ascii="Arial" w:hAnsi="Arial" w:cs="Arial"/>
          <w:color w:val="000000"/>
          <w:szCs w:val="22"/>
        </w:rPr>
        <w:t xml:space="preserve"> dans le chapitre "TERMINOLOGIE".</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38" w:name="_Toc254166747"/>
      <w:bookmarkStart w:id="39" w:name="_Toc451515628"/>
      <w:bookmarkEnd w:id="36"/>
      <w:bookmarkEnd w:id="37"/>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8"/>
      <w:bookmarkEnd w:id="39"/>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471B88E6" w:rsidR="00443372" w:rsidRPr="00BA7EF5" w:rsidRDefault="00443372" w:rsidP="00094747">
      <w:pPr>
        <w:widowControl w:val="0"/>
        <w:numPr>
          <w:ilvl w:val="0"/>
          <w:numId w:val="12"/>
        </w:numPr>
        <w:tabs>
          <w:tab w:val="clear" w:pos="720"/>
          <w:tab w:val="num" w:pos="142"/>
        </w:tabs>
        <w:autoSpaceDE w:val="0"/>
        <w:autoSpaceDN w:val="0"/>
        <w:adjustRightInd w:val="0"/>
        <w:spacing w:before="0" w:after="0"/>
        <w:ind w:left="360"/>
        <w:rPr>
          <w:rFonts w:ascii="Arial" w:hAnsi="Arial" w:cs="Arial"/>
          <w:szCs w:val="22"/>
        </w:rPr>
      </w:pPr>
      <w:r w:rsidRPr="00BA7EF5">
        <w:rPr>
          <w:rFonts w:ascii="Arial" w:hAnsi="Arial" w:cs="Arial"/>
          <w:szCs w:val="22"/>
        </w:rPr>
        <w:t xml:space="preserve"> </w:t>
      </w:r>
      <w:r w:rsidR="00C73213">
        <w:rPr>
          <w:rFonts w:ascii="Arial" w:hAnsi="Arial" w:cs="Arial"/>
          <w:szCs w:val="22"/>
        </w:rPr>
        <w:t xml:space="preserve">la SGA de </w:t>
      </w:r>
      <w:bookmarkStart w:id="40" w:name="_GoBack"/>
      <w:bookmarkEnd w:id="40"/>
      <w:r w:rsidR="00C73213">
        <w:rPr>
          <w:rFonts w:ascii="Arial" w:hAnsi="Arial" w:cs="Arial"/>
          <w:szCs w:val="22"/>
        </w:rPr>
        <w:t xml:space="preserve">référence </w:t>
      </w:r>
      <w:r w:rsidR="00C0431E">
        <w:rPr>
          <w:rFonts w:ascii="Arial" w:hAnsi="Arial" w:cs="Arial"/>
          <w:szCs w:val="22"/>
        </w:rPr>
        <w:t>SDLOG/260/O</w:t>
      </w:r>
      <w:r w:rsidRPr="00BA7EF5">
        <w:rPr>
          <w:rFonts w:ascii="Arial" w:hAnsi="Arial" w:cs="Arial"/>
          <w:szCs w:val="22"/>
        </w:rPr>
        <w:t>.</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B3BA9" w14:textId="77777777" w:rsidR="006F4AD4" w:rsidRDefault="006F4AD4">
      <w:r>
        <w:separator/>
      </w:r>
    </w:p>
  </w:endnote>
  <w:endnote w:type="continuationSeparator" w:id="0">
    <w:p w14:paraId="2A0C7103" w14:textId="77777777"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68003F50" w:rsidR="006F4AD4" w:rsidRPr="00D62785" w:rsidRDefault="006F4AD4" w:rsidP="005B145C">
    <w:pPr>
      <w:pStyle w:val="Pieddepage"/>
      <w:tabs>
        <w:tab w:val="clear" w:pos="4536"/>
      </w:tabs>
      <w:rPr>
        <w:rFonts w:ascii="Marianne" w:hAnsi="Marianne"/>
        <w:sz w:val="12"/>
        <w:szCs w:val="12"/>
      </w:rPr>
    </w:pPr>
    <w:bookmarkStart w:id="0" w:name="Dossier"/>
    <w:bookmarkEnd w:id="0"/>
    <w:r w:rsidRPr="00D62785">
      <w:rPr>
        <w:rStyle w:val="Numrodepage"/>
        <w:rFonts w:ascii="Marianne" w:hAnsi="Marianne"/>
        <w:sz w:val="12"/>
        <w:szCs w:val="12"/>
      </w:rPr>
      <w:t xml:space="preserve">N° du marché </w:t>
    </w:r>
    <w:r w:rsidR="00C0431E">
      <w:rPr>
        <w:rStyle w:val="Numrodepage"/>
        <w:rFonts w:ascii="Marianne" w:hAnsi="Marianne"/>
        <w:sz w:val="12"/>
        <w:szCs w:val="12"/>
      </w:rPr>
      <w:t>S25B00489</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C0431E">
      <w:rPr>
        <w:rStyle w:val="Numrodepage"/>
        <w:rFonts w:ascii="Marianne" w:hAnsi="Marianne"/>
        <w:noProof/>
        <w:sz w:val="12"/>
        <w:szCs w:val="12"/>
      </w:rPr>
      <w:t>8</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C0431E">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B3545" w14:textId="77777777" w:rsidR="006F4AD4" w:rsidRDefault="006F4AD4">
      <w:pPr>
        <w:pStyle w:val="Pieddepage"/>
      </w:pPr>
    </w:p>
  </w:footnote>
  <w:footnote w:type="continuationSeparator" w:id="0">
    <w:p w14:paraId="445BCA62" w14:textId="77777777" w:rsidR="006F4AD4" w:rsidRDefault="006F4AD4">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E48A0"/>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431E"/>
    <w:rsid w:val="00C07477"/>
    <w:rsid w:val="00C10284"/>
    <w:rsid w:val="00C253F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46CF3"/>
    <w:rsid w:val="00E540DC"/>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168F8"/>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o:shapelayout v:ext="edit">
      <o:idmap v:ext="edit" data="1"/>
    </o:shapelayout>
  </w:shapeDefaults>
  <w:decimalSymbol w:val=","/>
  <w:listSeparator w:val=";"/>
  <w14:docId w14:val="146A6E91"/>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0492B-22EC-4415-B9DB-4BB91D967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Template>
  <TotalTime>11</TotalTime>
  <Pages>9</Pages>
  <Words>2822</Words>
  <Characters>16788</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19571</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QUEMENEUR Daniel INGE CIVI DIVI DEF</cp:lastModifiedBy>
  <cp:revision>4</cp:revision>
  <cp:lastPrinted>2025-07-25T12:21:00Z</cp:lastPrinted>
  <dcterms:created xsi:type="dcterms:W3CDTF">2025-07-25T12:00:00Z</dcterms:created>
  <dcterms:modified xsi:type="dcterms:W3CDTF">2025-07-25T12:23:00Z</dcterms:modified>
</cp:coreProperties>
</file>